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17E26747" w:rsidR="00B80FA6" w:rsidRDefault="00304E5B" w:rsidP="00E76F0A">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7598B19C" w14:textId="77777777" w:rsidR="00B80FA6" w:rsidRDefault="00B80FA6" w:rsidP="00E76F0A">
      <w:pPr>
        <w:pStyle w:val="01Headline"/>
        <w:rPr>
          <w:rFonts w:ascii="Calibri Light" w:hAnsi="Calibri Light"/>
          <w:b w:val="0"/>
        </w:rPr>
      </w:pPr>
    </w:p>
    <w:p w14:paraId="4FA3B46A" w14:textId="77777777" w:rsidR="00C57549" w:rsidRDefault="00C57549" w:rsidP="00C57549">
      <w:pPr>
        <w:pStyle w:val="01Headline"/>
        <w:rPr>
          <w:ins w:id="0" w:author="Katja Trued" w:date="2025-10-02T14:20:00Z" w16du:dateUtc="2025-10-02T12:20:00Z"/>
          <w:rFonts w:ascii="Calibri Light" w:hAnsi="Calibri Light"/>
          <w:b w:val="0"/>
        </w:rPr>
      </w:pPr>
    </w:p>
    <w:p w14:paraId="155237FB" w14:textId="7A4F4F57" w:rsidR="00C57549" w:rsidRPr="00C57549" w:rsidRDefault="00FC08A9" w:rsidP="00C57549">
      <w:pPr>
        <w:pStyle w:val="01Headline"/>
        <w:rPr>
          <w:ins w:id="1" w:author="Katja Trued" w:date="2025-10-02T14:20:00Z"/>
          <w:bCs/>
          <w:lang w:val="en-US"/>
        </w:rPr>
      </w:pPr>
      <w:r>
        <w:rPr>
          <w:rFonts w:ascii="Calibri Light" w:hAnsi="Calibri Light"/>
          <w:b w:val="0"/>
        </w:rPr>
        <w:t xml:space="preserve">Service </w:t>
      </w:r>
      <w:r w:rsidR="000A0EB0" w:rsidRPr="00901EA3">
        <w:rPr>
          <w:rFonts w:ascii="Calibri Light" w:hAnsi="Calibri Light"/>
          <w:b w:val="0"/>
        </w:rPr>
        <w:t>agreement</w:t>
      </w:r>
      <w:r>
        <w:br/>
      </w:r>
    </w:p>
    <w:p w14:paraId="0E3A6164" w14:textId="40E504A3" w:rsidR="00C57549" w:rsidRPr="00C57549" w:rsidRDefault="00C57549" w:rsidP="00C57549">
      <w:pPr>
        <w:pStyle w:val="01Headline"/>
        <w:rPr>
          <w:ins w:id="2" w:author="Katja Trued" w:date="2025-10-02T14:20:00Z"/>
          <w:bCs/>
          <w:lang w:val="en-US"/>
        </w:rPr>
      </w:pPr>
      <w:ins w:id="3" w:author="Katja Trued" w:date="2025-10-02T14:20:00Z">
        <w:r w:rsidRPr="00C57549">
          <w:rPr>
            <w:bCs/>
            <w:lang w:val="en-US"/>
          </w:rPr>
          <w:t>Quality Management Services</w:t>
        </w:r>
      </w:ins>
    </w:p>
    <w:p w14:paraId="7CEEA471" w14:textId="70B6FE8F" w:rsidR="000A0EB0" w:rsidRPr="00C57549" w:rsidDel="00C57549" w:rsidRDefault="00C57549" w:rsidP="00C57549">
      <w:pPr>
        <w:pStyle w:val="01Headline"/>
        <w:rPr>
          <w:del w:id="4" w:author="Katja Trued" w:date="2025-10-02T14:20:00Z" w16du:dateUtc="2025-10-02T12:20:00Z"/>
          <w:b w:val="0"/>
          <w:bCs/>
          <w:rPrChange w:id="5" w:author="Katja Trued" w:date="2025-10-02T14:20:00Z" w16du:dateUtc="2025-10-02T12:20:00Z">
            <w:rPr>
              <w:del w:id="6" w:author="Katja Trued" w:date="2025-10-02T14:20:00Z" w16du:dateUtc="2025-10-02T12:20:00Z"/>
            </w:rPr>
          </w:rPrChange>
        </w:rPr>
      </w:pPr>
      <w:ins w:id="7" w:author="Katja Trued" w:date="2025-10-02T14:20:00Z">
        <w:r w:rsidRPr="00C57549">
          <w:rPr>
            <w:b w:val="0"/>
            <w:bCs/>
            <w:lang w:val="en-US"/>
          </w:rPr>
          <w:t xml:space="preserve">AI 4 Green Deal Project </w:t>
        </w:r>
      </w:ins>
      <w:del w:id="8" w:author="Katja Trued" w:date="2025-10-02T14:20:00Z" w16du:dateUtc="2025-10-02T12:20:00Z">
        <w:r w:rsidR="00FC08A9" w:rsidRPr="00C57549" w:rsidDel="00C57549">
          <w:rPr>
            <w:b w:val="0"/>
            <w:bCs/>
            <w:rPrChange w:id="9" w:author="Katja Trued" w:date="2025-10-02T14:20:00Z" w16du:dateUtc="2025-10-02T12:20:00Z">
              <w:rPr/>
            </w:rPrChange>
          </w:rPr>
          <w:delText>[</w:delText>
        </w:r>
        <w:r w:rsidR="00FC08A9" w:rsidRPr="00C57549" w:rsidDel="00C57549">
          <w:rPr>
            <w:b w:val="0"/>
            <w:bCs/>
            <w:highlight w:val="green"/>
            <w:rPrChange w:id="10" w:author="Katja Trued" w:date="2025-10-02T14:20:00Z" w16du:dateUtc="2025-10-02T12:20:00Z">
              <w:rPr>
                <w:highlight w:val="green"/>
              </w:rPr>
            </w:rPrChange>
          </w:rPr>
          <w:delText>Type of services</w:delText>
        </w:r>
        <w:r w:rsidR="00FC08A9" w:rsidRPr="00C57549" w:rsidDel="00C57549">
          <w:rPr>
            <w:b w:val="0"/>
            <w:bCs/>
            <w:rPrChange w:id="11" w:author="Katja Trued" w:date="2025-10-02T14:20:00Z" w16du:dateUtc="2025-10-02T12:20:00Z">
              <w:rPr/>
            </w:rPrChange>
          </w:rPr>
          <w:delText>]</w:delText>
        </w:r>
      </w:del>
    </w:p>
    <w:p w14:paraId="6A27838D" w14:textId="77777777" w:rsidR="008649D4" w:rsidRDefault="008649D4" w:rsidP="00C57549">
      <w:pPr>
        <w:pStyle w:val="01Headline"/>
      </w:pPr>
    </w:p>
    <w:p w14:paraId="08EEA5D9" w14:textId="77777777" w:rsidR="00B0046D" w:rsidRDefault="00B0046D">
      <w:pPr>
        <w:spacing w:line="240" w:lineRule="auto"/>
        <w:rPr>
          <w:rFonts w:ascii="Calibri" w:hAnsi="Calibri" w:cs="Arial"/>
          <w:b/>
          <w:color w:val="000000"/>
          <w:sz w:val="34"/>
          <w:szCs w:val="40"/>
        </w:rPr>
      </w:pPr>
      <w:r>
        <w:br w:type="page"/>
      </w:r>
    </w:p>
    <w:p w14:paraId="6AF8D45B" w14:textId="7B674F7E"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Kennispoort,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Kennedylaan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[VAT number service provider]</w:t>
      </w:r>
      <w:r w:rsidR="00C57C47" w:rsidRPr="008529A5">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Sources </w:t>
      </w:r>
      <w:r w:rsidR="004978C2">
        <w:rPr>
          <w:rFonts w:ascii="Calibri Light" w:hAnsi="Calibri Light" w:cs="Calibri Light"/>
          <w:lang w:val="en-US"/>
        </w:rPr>
        <w:t xml:space="preserve"> in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12" w:name="_Hlk60733744"/>
      <w:bookmarkStart w:id="13"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12"/>
      <w:bookmarkEnd w:id="13"/>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on </w:t>
      </w:r>
      <w:r w:rsidR="00A47843" w:rsidRPr="00A47843">
        <w:rPr>
          <w:rFonts w:ascii="Calibri Light" w:hAnsi="Calibri Light" w:cs="Calibri Light"/>
          <w:lang w:val="en-US"/>
        </w:rPr>
        <w:t xml:space="preserve">the basis of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14"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14"/>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must perform the Services </w:t>
      </w:r>
      <w:r w:rsidR="00A47843" w:rsidRPr="00A47843">
        <w:rPr>
          <w:rFonts w:ascii="Calibri Light" w:hAnsi="Calibri Light" w:cs="Calibri Light"/>
          <w:lang w:val="en-US"/>
        </w:rPr>
        <w:lastRenderedPageBreak/>
        <w:t>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are free to organize how you provide the Services as long as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t>a.</w:t>
      </w:r>
      <w:r w:rsidRPr="00A47843">
        <w:rPr>
          <w:rFonts w:cs="Calibri Light"/>
        </w:rPr>
        <w:tab/>
        <w:t>your name and address;</w:t>
      </w:r>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your VAT identification number;</w:t>
      </w:r>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our name and address;</w:t>
      </w:r>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our VAT identification number;</w:t>
      </w:r>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the invoice number;</w:t>
      </w:r>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the invoice date;</w:t>
      </w:r>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the date on which the Services were provided;</w:t>
      </w:r>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a brief description of the nature and type of Services supplied;</w:t>
      </w:r>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the price per piece or unit, including VAT;</w:t>
      </w:r>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any reductions that are not included in the price;</w:t>
      </w:r>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the VAT tariff that has been applied;</w:t>
      </w:r>
    </w:p>
    <w:p w14:paraId="164E3D1F" w14:textId="77777777" w:rsidR="00A47843" w:rsidRPr="00A47843" w:rsidRDefault="00A47843" w:rsidP="00A47843">
      <w:pPr>
        <w:ind w:left="708" w:hanging="708"/>
        <w:jc w:val="both"/>
        <w:rPr>
          <w:rFonts w:cs="Calibri Light"/>
        </w:rPr>
      </w:pPr>
      <w:r w:rsidRPr="00A47843">
        <w:rPr>
          <w:rFonts w:cs="Calibri Light"/>
        </w:rPr>
        <w:lastRenderedPageBreak/>
        <w:tab/>
      </w:r>
      <w:r>
        <w:rPr>
          <w:rFonts w:cs="Calibri Light"/>
        </w:rPr>
        <w:tab/>
      </w:r>
      <w:r w:rsidRPr="00A47843">
        <w:rPr>
          <w:rFonts w:cs="Calibri Light"/>
        </w:rPr>
        <w:tab/>
        <w:t>iv.</w:t>
      </w:r>
      <w:r w:rsidRPr="00A47843">
        <w:rPr>
          <w:rFonts w:cs="Calibri Light"/>
        </w:rPr>
        <w:tab/>
        <w:t>the cost (the price excluding VAT);</w:t>
      </w:r>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full in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includes (but is not limited to) expenses incurred, (including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lastRenderedPageBreak/>
        <w:t>4.1.</w:t>
      </w:r>
      <w:r w:rsidRPr="00A47843">
        <w:rPr>
          <w:rFonts w:cs="Calibri Light"/>
        </w:rPr>
        <w:tab/>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attorney’s fees) and/or suffer damages as a result of claims by third parties that the Services infringe their IP, you must fully compensate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Article 5</w:t>
      </w:r>
      <w:r>
        <w:rPr>
          <w:rFonts w:cs="Calibri Light"/>
          <w:b/>
        </w:rPr>
        <w:t xml:space="preserve">  -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not: </w:t>
      </w:r>
    </w:p>
    <w:p w14:paraId="11A960E5" w14:textId="77777777" w:rsidR="00A47843" w:rsidRPr="00A47843" w:rsidRDefault="00A47843" w:rsidP="00A47843">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attorney’s fees) and/or suffer damages as a result of a violation of the confidentiality obligations by you, you must fully compensate such costs and/or damages to us.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 xml:space="preserve">Any breach of the provisions of this Article 5 will result in you being liable to pay to us an immediately due and payable penalty of EUR 25.000 per breach, plus EUR 500 for every day (or part of a day) that the breach continues, without a demand, notice of default or judicial </w:t>
      </w:r>
      <w:r w:rsidRPr="50009854">
        <w:rPr>
          <w:rFonts w:cs="Calibri Light"/>
        </w:rPr>
        <w:lastRenderedPageBreak/>
        <w:t>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t>For the purpose of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a. comply with all applicable privacy and data protection laws;</w:t>
      </w:r>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14:paraId="39054DCA" w14:textId="77777777" w:rsidR="00A47843" w:rsidRPr="00A47843" w:rsidRDefault="00A47843" w:rsidP="00A47843">
      <w:pPr>
        <w:ind w:left="708"/>
        <w:jc w:val="both"/>
        <w:rPr>
          <w:rFonts w:cs="Calibri Light"/>
        </w:rPr>
      </w:pPr>
      <w:r w:rsidRPr="00A47843">
        <w:rPr>
          <w:rFonts w:cs="Calibri Light"/>
        </w:rPr>
        <w:t>c. maintain the security, confidentiality, integrity and availability of the Personal Data;</w:t>
      </w:r>
    </w:p>
    <w:p w14:paraId="1B8612C1" w14:textId="77777777" w:rsidR="00A47843" w:rsidRPr="00A47843" w:rsidRDefault="00A47843" w:rsidP="00A47843">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14:paraId="018A3DD3" w14:textId="77777777" w:rsidR="00A47843" w:rsidRPr="00A47843" w:rsidRDefault="00A47843" w:rsidP="00A47843">
      <w:pPr>
        <w:ind w:left="708"/>
        <w:jc w:val="both"/>
        <w:rPr>
          <w:rFonts w:cs="Calibri Light"/>
        </w:rPr>
      </w:pPr>
      <w:r w:rsidRPr="00A47843">
        <w:rPr>
          <w:rFonts w:cs="Calibri Light"/>
        </w:rPr>
        <w:t>e. promptly inform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erase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155B2936" w:rsidR="00A47843" w:rsidRPr="00A47843" w:rsidRDefault="00A47843" w:rsidP="00A47843">
      <w:pPr>
        <w:ind w:left="705" w:hanging="705"/>
        <w:jc w:val="both"/>
        <w:rPr>
          <w:rFonts w:cs="Calibri Light"/>
        </w:rPr>
      </w:pPr>
      <w:r w:rsidRPr="00A47843">
        <w:rPr>
          <w:rFonts w:cs="Calibri Light"/>
        </w:rPr>
        <w:lastRenderedPageBreak/>
        <w:t>8.1.</w:t>
      </w:r>
      <w:r w:rsidRPr="00A47843">
        <w:rPr>
          <w:rFonts w:cs="Calibri Light"/>
        </w:rPr>
        <w:tab/>
        <w:t xml:space="preserve">This Agreement becomes effective on </w:t>
      </w:r>
      <w:del w:id="15" w:author="Katja Trued" w:date="2025-10-02T14:21:00Z" w16du:dateUtc="2025-10-02T12:21:00Z">
        <w:r w:rsidRPr="00A47843" w:rsidDel="00C57549">
          <w:rPr>
            <w:rFonts w:cs="Calibri Light"/>
          </w:rPr>
          <w:delText>[</w:delText>
        </w:r>
        <w:r w:rsidR="007C183B" w:rsidRPr="00A66DC8" w:rsidDel="00C57549">
          <w:rPr>
            <w:rFonts w:cs="Calibri Light"/>
            <w:highlight w:val="green"/>
          </w:rPr>
          <w:delText>date</w:delText>
        </w:r>
        <w:r w:rsidRPr="00A47843" w:rsidDel="00C57549">
          <w:rPr>
            <w:rFonts w:cs="Calibri Light"/>
          </w:rPr>
          <w:delText>]</w:delText>
        </w:r>
      </w:del>
      <w:ins w:id="16" w:author="Katja Trued" w:date="2025-10-02T14:21:00Z" w16du:dateUtc="2025-10-02T12:21:00Z">
        <w:r w:rsidR="00C57549">
          <w:rPr>
            <w:rFonts w:cs="Calibri Light"/>
          </w:rPr>
          <w:t>October 27, 2025</w:t>
        </w:r>
      </w:ins>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14:paraId="441AD3EC" w14:textId="77777777" w:rsidR="00A47843" w:rsidRPr="00A47843" w:rsidRDefault="00A47843" w:rsidP="00A47843">
      <w:pPr>
        <w:ind w:left="705"/>
        <w:jc w:val="both"/>
        <w:rPr>
          <w:rFonts w:cs="Calibri Light"/>
        </w:rPr>
      </w:pPr>
      <w:r w:rsidRPr="00A47843">
        <w:rPr>
          <w:rFonts w:cs="Calibri Light"/>
        </w:rPr>
        <w:t>b. you breach an obligation under this Agreement which is incapable of remedy;</w:t>
      </w:r>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r w:rsidR="00277E20">
        <w:rPr>
          <w:rFonts w:cs="Calibri Light"/>
        </w:rPr>
        <w:t>p</w:t>
      </w:r>
      <w:r w:rsidRPr="00A47843">
        <w:rPr>
          <w:rFonts w:cs="Calibri Light"/>
        </w:rPr>
        <w:t>rogramme(s)</w:t>
      </w:r>
      <w:r w:rsidR="004C5F30">
        <w:rPr>
          <w:rFonts w:cs="Calibri Light"/>
        </w:rPr>
        <w:t>,</w:t>
      </w:r>
      <w:r w:rsidR="00277E20">
        <w:rPr>
          <w:rFonts w:cs="Calibri Light"/>
        </w:rPr>
        <w:t xml:space="preserve"> or other programmes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17"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17"/>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a. we breach an obligation under this Agreement, and, if the breach is capable of remedy, we fail to remedy the breach within 14 days after you ask us to do so;</w:t>
      </w:r>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Article 10</w:t>
      </w:r>
      <w:r>
        <w:rPr>
          <w:rFonts w:cs="Calibri Light"/>
          <w:b/>
        </w:rPr>
        <w:t xml:space="preserve">  -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B45E2D">
        <w:rPr>
          <w:rFonts w:cs="Calibri Light"/>
          <w:rPrChange w:id="18" w:author="Katja Trued" w:date="2025-10-02T14:21:00Z" w16du:dateUtc="2025-10-02T12:21:00Z">
            <w:rPr>
              <w:rFonts w:cs="Calibri Light"/>
              <w:highlight w:val="green"/>
            </w:rPr>
          </w:rPrChange>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 xml:space="preserve">Function: </w:t>
      </w:r>
      <w:del w:id="19" w:author="Katja Trued" w:date="2025-10-02T14:21:00Z" w16du:dateUtc="2025-10-02T12:21:00Z">
        <w:r w:rsidRPr="00B45E2D" w:rsidDel="00B45E2D">
          <w:rPr>
            <w:rFonts w:cs="Calibri Light"/>
          </w:rPr>
          <w:delText>[</w:delText>
        </w:r>
      </w:del>
      <w:r w:rsidRPr="00B45E2D">
        <w:rPr>
          <w:rFonts w:cs="Calibri Light"/>
          <w:rPrChange w:id="20" w:author="Katja Trued" w:date="2025-10-02T14:21:00Z" w16du:dateUtc="2025-10-02T12:21:00Z">
            <w:rPr>
              <w:rFonts w:cs="Calibri Light"/>
              <w:highlight w:val="green"/>
            </w:rPr>
          </w:rPrChange>
        </w:rPr>
        <w:t>CEO</w:t>
      </w:r>
      <w:del w:id="21" w:author="Katja Trued" w:date="2025-10-02T14:21:00Z" w16du:dateUtc="2025-10-02T12:21:00Z">
        <w:r w:rsidRPr="00A47843" w:rsidDel="00B45E2D">
          <w:rPr>
            <w:rFonts w:cs="Calibri Light"/>
            <w:highlight w:val="green"/>
          </w:rPr>
          <w:delText xml:space="preserve"> / CFO / [other]</w:delText>
        </w:r>
        <w:r w:rsidRPr="00A47843" w:rsidDel="00B45E2D">
          <w:rPr>
            <w:rFonts w:cs="Calibri Light"/>
          </w:rPr>
          <w:delText>]</w:delText>
        </w:r>
      </w:del>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B9F92" w14:textId="77777777" w:rsidR="005F3C01" w:rsidRDefault="005F3C01" w:rsidP="00B702CA">
      <w:pPr>
        <w:spacing w:line="240" w:lineRule="auto"/>
      </w:pPr>
      <w:r>
        <w:separator/>
      </w:r>
    </w:p>
    <w:p w14:paraId="4E059B19" w14:textId="77777777" w:rsidR="005F3C01" w:rsidRDefault="005F3C01"/>
    <w:p w14:paraId="481BFFF9" w14:textId="77777777" w:rsidR="005F3C01" w:rsidRDefault="005F3C01" w:rsidP="004D3322"/>
    <w:p w14:paraId="7537D0E4" w14:textId="77777777" w:rsidR="005F3C01" w:rsidRDefault="005F3C01"/>
    <w:p w14:paraId="7955A812" w14:textId="77777777" w:rsidR="005F3C01" w:rsidRDefault="005F3C01" w:rsidP="00737D65"/>
    <w:p w14:paraId="661DB472" w14:textId="77777777" w:rsidR="005F3C01" w:rsidRDefault="005F3C01" w:rsidP="00737D65"/>
  </w:endnote>
  <w:endnote w:type="continuationSeparator" w:id="0">
    <w:p w14:paraId="50B4931C" w14:textId="77777777" w:rsidR="005F3C01" w:rsidRDefault="005F3C01" w:rsidP="00B702CA">
      <w:pPr>
        <w:spacing w:line="240" w:lineRule="auto"/>
      </w:pPr>
      <w:r>
        <w:continuationSeparator/>
      </w:r>
    </w:p>
    <w:p w14:paraId="3A7C6A2C" w14:textId="77777777" w:rsidR="005F3C01" w:rsidRDefault="005F3C01"/>
    <w:p w14:paraId="5201DB05" w14:textId="77777777" w:rsidR="005F3C01" w:rsidRDefault="005F3C01" w:rsidP="004D3322"/>
    <w:p w14:paraId="2C3C4222" w14:textId="77777777" w:rsidR="005F3C01" w:rsidRDefault="005F3C01"/>
    <w:p w14:paraId="1EC1DABC" w14:textId="77777777" w:rsidR="005F3C01" w:rsidRDefault="005F3C01" w:rsidP="00737D65"/>
    <w:p w14:paraId="0DF1239C" w14:textId="77777777" w:rsidR="005F3C01" w:rsidRDefault="005F3C01" w:rsidP="00737D65"/>
  </w:endnote>
  <w:endnote w:type="continuationNotice" w:id="1">
    <w:p w14:paraId="686B214F" w14:textId="77777777" w:rsidR="005F3C01" w:rsidRDefault="005F3C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55FDC879"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00C57549">
      <w:rPr>
        <w:rFonts w:ascii="Titillium Web Light" w:eastAsia="Titillium Web Light" w:hAnsi="Titillium Web Light" w:cs="Titillium Web Light"/>
        <w:color w:val="004394"/>
        <w:sz w:val="16"/>
        <w:szCs w:val="16"/>
        <w:rPrChange w:id="22" w:author="Katja Trued" w:date="2025-10-02T14:20:00Z" w16du:dateUtc="2025-10-02T12:20:00Z">
          <w:rPr>
            <w:rFonts w:ascii="Titillium Web Light" w:eastAsia="Titillium Web Light" w:hAnsi="Titillium Web Light" w:cs="Titillium Web Light"/>
            <w:color w:val="004394"/>
            <w:sz w:val="16"/>
            <w:szCs w:val="16"/>
            <w:lang w:val="es-ES"/>
          </w:rPr>
        </w:rPrChange>
      </w:rPr>
      <w:t xml:space="preserve">Company </w:t>
    </w:r>
    <w:r w:rsidRPr="00C57549">
      <w:rPr>
        <w:rFonts w:ascii="Titillium Web Light" w:eastAsia="Titillium Web Light" w:hAnsi="Titillium Web Light" w:cs="Titillium Web Light"/>
        <w:color w:val="000000" w:themeColor="text1"/>
        <w:sz w:val="16"/>
        <w:szCs w:val="16"/>
        <w:rPrChange w:id="23"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00C57549">
      <w:rPr>
        <w:rFonts w:ascii="Titillium Web Light" w:eastAsia="Titillium Web Light" w:hAnsi="Titillium Web Light" w:cs="Titillium Web Light"/>
        <w:color w:val="004394"/>
        <w:sz w:val="16"/>
        <w:szCs w:val="16"/>
        <w:rPrChange w:id="24" w:author="Katja Trued" w:date="2025-10-02T14:20:00Z" w16du:dateUtc="2025-10-02T12:20:00Z">
          <w:rPr>
            <w:rFonts w:ascii="Titillium Web Light" w:eastAsia="Titillium Web Light" w:hAnsi="Titillium Web Light" w:cs="Titillium Web Light"/>
            <w:color w:val="004394"/>
            <w:sz w:val="16"/>
            <w:szCs w:val="16"/>
            <w:lang w:val="es-ES"/>
          </w:rPr>
        </w:rPrChange>
      </w:rPr>
      <w:t xml:space="preserve">Registered Office </w:t>
    </w:r>
    <w:r w:rsidRPr="00C57549">
      <w:rPr>
        <w:rFonts w:ascii="Titillium Web Light" w:eastAsia="Titillium Web Light" w:hAnsi="Titillium Web Light" w:cs="Titillium Web Light"/>
        <w:color w:val="000000" w:themeColor="text1"/>
        <w:sz w:val="16"/>
        <w:szCs w:val="16"/>
        <w:rPrChange w:id="25"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Kennispoort 6th floor · John F. Kennedylaan 2 · 5612 AB Eindhoven · The Netherlands</w:t>
    </w:r>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r w:rsidRPr="00C57549">
      <w:rPr>
        <w:rFonts w:ascii="Titillium Web Light" w:eastAsia="Titillium Web Light" w:hAnsi="Titillium Web Light" w:cs="Titillium Web Light"/>
        <w:color w:val="004394"/>
        <w:sz w:val="16"/>
        <w:szCs w:val="16"/>
        <w:rPrChange w:id="26" w:author="Katja Trued" w:date="2025-10-02T14:20:00Z" w16du:dateUtc="2025-10-02T12:20:00Z">
          <w:rPr>
            <w:rFonts w:ascii="Titillium Web Light" w:eastAsia="Titillium Web Light" w:hAnsi="Titillium Web Light" w:cs="Titillium Web Light"/>
            <w:color w:val="004394"/>
            <w:sz w:val="16"/>
            <w:szCs w:val="16"/>
            <w:lang w:val="es-ES"/>
          </w:rPr>
        </w:rPrChange>
      </w:rPr>
      <w:t>Phone</w:t>
    </w:r>
    <w:r w:rsidRPr="00C57549">
      <w:rPr>
        <w:rFonts w:ascii="Titillium Web Light" w:eastAsia="Titillium Web Light" w:hAnsi="Titillium Web Light" w:cs="Titillium Web Light"/>
        <w:color w:val="000000" w:themeColor="text1"/>
        <w:sz w:val="16"/>
        <w:szCs w:val="16"/>
        <w:rPrChange w:id="27"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 xml:space="preserve"> +31 (0) 40 240 60 31 </w:t>
    </w:r>
    <w:r w:rsidRPr="00C57549">
      <w:rPr>
        <w:rFonts w:ascii="Titillium Web Light" w:eastAsia="Titillium Web Light" w:hAnsi="Titillium Web Light" w:cs="Titillium Web Light"/>
        <w:color w:val="004394"/>
        <w:sz w:val="16"/>
        <w:szCs w:val="16"/>
        <w:rPrChange w:id="28" w:author="Katja Trued" w:date="2025-10-02T14:20:00Z" w16du:dateUtc="2025-10-02T12:20:00Z">
          <w:rPr>
            <w:rFonts w:ascii="Titillium Web Light" w:eastAsia="Titillium Web Light" w:hAnsi="Titillium Web Light" w:cs="Titillium Web Light"/>
            <w:color w:val="004394"/>
            <w:sz w:val="16"/>
            <w:szCs w:val="16"/>
            <w:lang w:val="es-ES"/>
          </w:rPr>
        </w:rPrChange>
      </w:rPr>
      <w:t xml:space="preserve">· email </w:t>
    </w:r>
    <w:r>
      <w:fldChar w:fldCharType="begin"/>
    </w:r>
    <w:r>
      <w:instrText>HYPERLINK "mailto:info@innoenergy.com" \h</w:instrText>
    </w:r>
    <w:r>
      <w:fldChar w:fldCharType="separate"/>
    </w:r>
    <w:r w:rsidRPr="00C57549">
      <w:rPr>
        <w:rStyle w:val="Hyperlink"/>
        <w:rFonts w:ascii="Titillium Web Light" w:eastAsia="Titillium Web Light" w:hAnsi="Titillium Web Light" w:cs="Titillium Web Light"/>
        <w:sz w:val="16"/>
        <w:szCs w:val="16"/>
        <w:rPrChange w:id="29" w:author="Katja Trued" w:date="2025-10-02T14:20:00Z" w16du:dateUtc="2025-10-02T12:20:00Z">
          <w:rPr>
            <w:rStyle w:val="Hyperlink"/>
            <w:rFonts w:ascii="Titillium Web Light" w:eastAsia="Titillium Web Light" w:hAnsi="Titillium Web Light" w:cs="Titillium Web Light"/>
            <w:sz w:val="16"/>
            <w:szCs w:val="16"/>
            <w:lang w:val="es-ES"/>
          </w:rPr>
        </w:rPrChange>
      </w:rPr>
      <w:t>info@innoenergy.com</w:t>
    </w:r>
    <w:r>
      <w:fldChar w:fldCharType="end"/>
    </w:r>
    <w:r w:rsidRPr="00C57549">
      <w:rPr>
        <w:rFonts w:ascii="Titillium Web Light" w:eastAsia="Titillium Web Light" w:hAnsi="Titillium Web Light" w:cs="Titillium Web Light"/>
        <w:color w:val="000000" w:themeColor="text1"/>
        <w:sz w:val="16"/>
        <w:szCs w:val="16"/>
        <w:rPrChange w:id="30"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 xml:space="preserve">   </w:t>
    </w:r>
    <w:r w:rsidRPr="00C57549">
      <w:rPr>
        <w:rFonts w:ascii="Titillium Web Light" w:eastAsia="Titillium Web Light" w:hAnsi="Titillium Web Light" w:cs="Titillium Web Light"/>
        <w:color w:val="004394"/>
        <w:sz w:val="16"/>
        <w:szCs w:val="16"/>
        <w:rPrChange w:id="31" w:author="Katja Trued" w:date="2025-10-02T14:20:00Z" w16du:dateUtc="2025-10-02T12:20:00Z">
          <w:rPr>
            <w:rFonts w:ascii="Titillium Web Light" w:eastAsia="Titillium Web Light" w:hAnsi="Titillium Web Light" w:cs="Titillium Web Light"/>
            <w:color w:val="004394"/>
            <w:sz w:val="16"/>
            <w:szCs w:val="16"/>
            <w:lang w:val="es-ES"/>
          </w:rPr>
        </w:rPrChange>
      </w:rPr>
      <w:t xml:space="preserve">VAT-ID </w:t>
    </w:r>
    <w:r w:rsidRPr="00C57549">
      <w:rPr>
        <w:rFonts w:ascii="Titillium Web Light" w:eastAsia="Titillium Web Light" w:hAnsi="Titillium Web Light" w:cs="Titillium Web Light"/>
        <w:color w:val="000000" w:themeColor="text1"/>
        <w:sz w:val="16"/>
        <w:szCs w:val="16"/>
        <w:rPrChange w:id="32"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8500.04.287.B.01</w:t>
    </w:r>
    <w:r w:rsidRPr="00C57549">
      <w:rPr>
        <w:rFonts w:ascii="Titillium Web Light" w:eastAsia="Titillium Web Light" w:hAnsi="Titillium Web Light" w:cs="Titillium Web Light"/>
        <w:color w:val="004394"/>
        <w:sz w:val="16"/>
        <w:szCs w:val="16"/>
        <w:rPrChange w:id="33" w:author="Katja Trued" w:date="2025-10-02T14:20:00Z" w16du:dateUtc="2025-10-02T12:20:00Z">
          <w:rPr>
            <w:rFonts w:ascii="Titillium Web Light" w:eastAsia="Titillium Web Light" w:hAnsi="Titillium Web Light" w:cs="Titillium Web Light"/>
            <w:color w:val="004394"/>
            <w:sz w:val="16"/>
            <w:szCs w:val="16"/>
            <w:lang w:val="es-ES"/>
          </w:rPr>
        </w:rPrChange>
      </w:rPr>
      <w:t xml:space="preserve"> ·</w:t>
    </w:r>
    <w:r w:rsidRPr="00C57549">
      <w:rPr>
        <w:rFonts w:ascii="Titillium Web Light" w:eastAsia="Titillium Web Light" w:hAnsi="Titillium Web Light" w:cs="Titillium Web Light"/>
        <w:color w:val="000000" w:themeColor="text1"/>
        <w:sz w:val="16"/>
        <w:szCs w:val="16"/>
        <w:rPrChange w:id="34"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 xml:space="preserve"> </w:t>
    </w:r>
    <w:r w:rsidRPr="00C57549">
      <w:rPr>
        <w:rFonts w:ascii="Titillium Web Light" w:eastAsia="Titillium Web Light" w:hAnsi="Titillium Web Light" w:cs="Titillium Web Light"/>
        <w:color w:val="004394"/>
        <w:sz w:val="16"/>
        <w:szCs w:val="16"/>
        <w:rPrChange w:id="35" w:author="Katja Trued" w:date="2025-10-02T14:20:00Z" w16du:dateUtc="2025-10-02T12:20:00Z">
          <w:rPr>
            <w:rFonts w:ascii="Titillium Web Light" w:eastAsia="Titillium Web Light" w:hAnsi="Titillium Web Light" w:cs="Titillium Web Light"/>
            <w:color w:val="004394"/>
            <w:sz w:val="16"/>
            <w:szCs w:val="16"/>
            <w:lang w:val="es-ES"/>
          </w:rPr>
        </w:rPrChange>
      </w:rPr>
      <w:t xml:space="preserve">Bank </w:t>
    </w:r>
    <w:r w:rsidRPr="00C57549">
      <w:rPr>
        <w:rFonts w:ascii="Titillium Web Light" w:eastAsia="Titillium Web Light" w:hAnsi="Titillium Web Light" w:cs="Titillium Web Light"/>
        <w:color w:val="000000" w:themeColor="text1"/>
        <w:sz w:val="16"/>
        <w:szCs w:val="16"/>
        <w:rPrChange w:id="36"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ABN Amro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r w:rsidRPr="00C57549">
      <w:rPr>
        <w:rFonts w:ascii="Titillium Web Light" w:eastAsia="Titillium Web Light" w:hAnsi="Titillium Web Light" w:cs="Titillium Web Light"/>
        <w:color w:val="004394"/>
        <w:sz w:val="16"/>
        <w:szCs w:val="16"/>
        <w:rPrChange w:id="37" w:author="Katja Trued" w:date="2025-10-02T14:20:00Z" w16du:dateUtc="2025-10-02T12:20:00Z">
          <w:rPr>
            <w:rFonts w:ascii="Titillium Web Light" w:eastAsia="Titillium Web Light" w:hAnsi="Titillium Web Light" w:cs="Titillium Web Light"/>
            <w:color w:val="004394"/>
            <w:sz w:val="16"/>
            <w:szCs w:val="16"/>
            <w:lang w:val="es-ES"/>
          </w:rPr>
        </w:rPrChange>
      </w:rPr>
      <w:t xml:space="preserve">Account number </w:t>
    </w:r>
    <w:r w:rsidRPr="00C57549">
      <w:rPr>
        <w:rFonts w:ascii="Titillium Web Light" w:eastAsia="Titillium Web Light" w:hAnsi="Titillium Web Light" w:cs="Titillium Web Light"/>
        <w:color w:val="000000" w:themeColor="text1"/>
        <w:sz w:val="16"/>
        <w:szCs w:val="16"/>
        <w:rPrChange w:id="38"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 xml:space="preserve">46.58.19.958 · </w:t>
    </w:r>
    <w:r w:rsidRPr="00C57549">
      <w:rPr>
        <w:rFonts w:ascii="Titillium Web Light" w:eastAsia="Titillium Web Light" w:hAnsi="Titillium Web Light" w:cs="Titillium Web Light"/>
        <w:color w:val="004394"/>
        <w:sz w:val="16"/>
        <w:szCs w:val="16"/>
        <w:rPrChange w:id="39" w:author="Katja Trued" w:date="2025-10-02T14:20:00Z" w16du:dateUtc="2025-10-02T12:20:00Z">
          <w:rPr>
            <w:rFonts w:ascii="Titillium Web Light" w:eastAsia="Titillium Web Light" w:hAnsi="Titillium Web Light" w:cs="Titillium Web Light"/>
            <w:color w:val="004394"/>
            <w:sz w:val="16"/>
            <w:szCs w:val="16"/>
            <w:lang w:val="es-ES"/>
          </w:rPr>
        </w:rPrChange>
      </w:rPr>
      <w:t xml:space="preserve">IBAN </w:t>
    </w:r>
    <w:r w:rsidRPr="00C57549">
      <w:rPr>
        <w:rFonts w:ascii="Titillium Web Light" w:eastAsia="Titillium Web Light" w:hAnsi="Titillium Web Light" w:cs="Titillium Web Light"/>
        <w:color w:val="000000" w:themeColor="text1"/>
        <w:sz w:val="16"/>
        <w:szCs w:val="16"/>
        <w:rPrChange w:id="40"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 xml:space="preserve">NL44ABNA0465819958 · </w:t>
    </w:r>
    <w:r w:rsidRPr="00C57549">
      <w:rPr>
        <w:rFonts w:ascii="Titillium Web Light" w:eastAsia="Titillium Web Light" w:hAnsi="Titillium Web Light" w:cs="Titillium Web Light"/>
        <w:color w:val="004394"/>
        <w:sz w:val="16"/>
        <w:szCs w:val="16"/>
        <w:rPrChange w:id="41" w:author="Katja Trued" w:date="2025-10-02T14:20:00Z" w16du:dateUtc="2025-10-02T12:20:00Z">
          <w:rPr>
            <w:rFonts w:ascii="Titillium Web Light" w:eastAsia="Titillium Web Light" w:hAnsi="Titillium Web Light" w:cs="Titillium Web Light"/>
            <w:color w:val="004394"/>
            <w:sz w:val="16"/>
            <w:szCs w:val="16"/>
            <w:lang w:val="es-ES"/>
          </w:rPr>
        </w:rPrChange>
      </w:rPr>
      <w:t xml:space="preserve">SWIFT </w:t>
    </w:r>
    <w:r w:rsidRPr="00C57549">
      <w:rPr>
        <w:rFonts w:ascii="Titillium Web Light" w:eastAsia="Titillium Web Light" w:hAnsi="Titillium Web Light" w:cs="Titillium Web Light"/>
        <w:color w:val="000000" w:themeColor="text1"/>
        <w:sz w:val="16"/>
        <w:szCs w:val="16"/>
        <w:rPrChange w:id="42"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r w:rsidRPr="00C57549">
      <w:rPr>
        <w:rFonts w:ascii="Titillium Web Light" w:eastAsia="Titillium Web Light" w:hAnsi="Titillium Web Light" w:cs="Titillium Web Light"/>
        <w:color w:val="000000" w:themeColor="text1"/>
        <w:sz w:val="16"/>
        <w:szCs w:val="16"/>
        <w:rPrChange w:id="43" w:author="Katja Trued" w:date="2025-10-02T14:20:00Z" w16du:dateUtc="2025-10-02T12:20:00Z">
          <w:rPr>
            <w:rFonts w:ascii="Titillium Web Light" w:eastAsia="Titillium Web Light" w:hAnsi="Titillium Web Light" w:cs="Titillium Web Light"/>
            <w:color w:val="000000" w:themeColor="text1"/>
            <w:sz w:val="16"/>
            <w:szCs w:val="16"/>
            <w:lang w:val="es-ES"/>
          </w:rPr>
        </w:rPrChange>
      </w:rPr>
      <w:t>Inno and InnoEnergy are the trading brands of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BE059" w14:textId="77777777" w:rsidR="005F3C01" w:rsidRDefault="005F3C01" w:rsidP="00B702CA">
      <w:pPr>
        <w:spacing w:line="240" w:lineRule="auto"/>
      </w:pPr>
      <w:r>
        <w:separator/>
      </w:r>
    </w:p>
    <w:p w14:paraId="56BAA1EE" w14:textId="77777777" w:rsidR="005F3C01" w:rsidRDefault="005F3C01"/>
    <w:p w14:paraId="50E2FB01" w14:textId="77777777" w:rsidR="005F3C01" w:rsidRDefault="005F3C01" w:rsidP="004D3322"/>
    <w:p w14:paraId="2EC44382" w14:textId="77777777" w:rsidR="005F3C01" w:rsidRDefault="005F3C01"/>
    <w:p w14:paraId="3A5EAC84" w14:textId="77777777" w:rsidR="005F3C01" w:rsidRDefault="005F3C01" w:rsidP="00737D65"/>
    <w:p w14:paraId="5D0D1912" w14:textId="77777777" w:rsidR="005F3C01" w:rsidRDefault="005F3C01" w:rsidP="00737D65"/>
  </w:footnote>
  <w:footnote w:type="continuationSeparator" w:id="0">
    <w:p w14:paraId="2240C127" w14:textId="77777777" w:rsidR="005F3C01" w:rsidRDefault="005F3C01" w:rsidP="00B702CA">
      <w:pPr>
        <w:spacing w:line="240" w:lineRule="auto"/>
      </w:pPr>
      <w:r>
        <w:continuationSeparator/>
      </w:r>
    </w:p>
    <w:p w14:paraId="293EABCB" w14:textId="77777777" w:rsidR="005F3C01" w:rsidRDefault="005F3C01"/>
    <w:p w14:paraId="64514E2E" w14:textId="77777777" w:rsidR="005F3C01" w:rsidRDefault="005F3C01" w:rsidP="004D3322"/>
    <w:p w14:paraId="1E3126D6" w14:textId="77777777" w:rsidR="005F3C01" w:rsidRDefault="005F3C01"/>
    <w:p w14:paraId="5EAB9756" w14:textId="77777777" w:rsidR="005F3C01" w:rsidRDefault="005F3C01" w:rsidP="00737D65"/>
    <w:p w14:paraId="77D9B5E6" w14:textId="77777777" w:rsidR="005F3C01" w:rsidRDefault="005F3C01" w:rsidP="00737D65"/>
  </w:footnote>
  <w:footnote w:type="continuationNotice" w:id="1">
    <w:p w14:paraId="671816D8" w14:textId="77777777" w:rsidR="005F3C01" w:rsidRDefault="005F3C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77777777"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794EB4F4" w:rsidR="009C6774" w:rsidRDefault="1324BB2B" w:rsidP="1324BB2B">
    <w:pPr>
      <w:pStyle w:val="Header"/>
      <w:ind w:left="-1985"/>
    </w:pPr>
    <w:r w:rsidRPr="1324BB2B">
      <w:rPr>
        <w:noProof/>
        <w:color w:val="000000" w:themeColor="text1"/>
        <w:sz w:val="20"/>
        <w:szCs w:val="20"/>
        <w:lang w:val="nl-NL"/>
      </w:rPr>
      <w:t xml:space="preserve">                                            </w:t>
    </w:r>
    <w:r>
      <w:rPr>
        <w:noProof/>
      </w:rPr>
      <w:drawing>
        <wp:inline distT="0" distB="0" distL="0" distR="0" wp14:anchorId="356609A4" wp14:editId="4FBFA54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27100" cy="241300"/>
                  </a:xfrm>
                  <a:prstGeom prst="rect">
                    <a:avLst/>
                  </a:prstGeom>
                </pic:spPr>
              </pic:pic>
            </a:graphicData>
          </a:graphic>
        </wp:inline>
      </w:drawing>
    </w:r>
    <w:r w:rsidRPr="1324BB2B">
      <w:rPr>
        <w:noProof/>
        <w:color w:val="000000" w:themeColor="text1"/>
        <w:sz w:val="20"/>
        <w:szCs w:val="20"/>
        <w:lang w:val="nl-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ja Trued">
    <w15:presenceInfo w15:providerId="AD" w15:userId="S::katja.trued@innoenergy.com::dfd3ff9c-a55e-4d6d-a097-220642529a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A65"/>
    <w:rsid w:val="002B6DDB"/>
    <w:rsid w:val="002C0386"/>
    <w:rsid w:val="002C4007"/>
    <w:rsid w:val="002D27C1"/>
    <w:rsid w:val="00304E5B"/>
    <w:rsid w:val="00327CD8"/>
    <w:rsid w:val="00340276"/>
    <w:rsid w:val="00344D85"/>
    <w:rsid w:val="003503F1"/>
    <w:rsid w:val="00354951"/>
    <w:rsid w:val="003611F2"/>
    <w:rsid w:val="00366DA5"/>
    <w:rsid w:val="0037397B"/>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12B8"/>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2DF"/>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14064"/>
    <w:rsid w:val="00A23E21"/>
    <w:rsid w:val="00A27DF7"/>
    <w:rsid w:val="00A37FF9"/>
    <w:rsid w:val="00A42493"/>
    <w:rsid w:val="00A45130"/>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45E2D"/>
    <w:rsid w:val="00B52F2F"/>
    <w:rsid w:val="00B631C4"/>
    <w:rsid w:val="00B667D8"/>
    <w:rsid w:val="00B702CA"/>
    <w:rsid w:val="00B80FA6"/>
    <w:rsid w:val="00BA0C07"/>
    <w:rsid w:val="00BA2F12"/>
    <w:rsid w:val="00BA3414"/>
    <w:rsid w:val="00BB0A5C"/>
    <w:rsid w:val="00BC02C4"/>
    <w:rsid w:val="00BC0CBA"/>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549"/>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E0693C"/>
    <w:rsid w:val="00E123D8"/>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2DF7"/>
    <w:rsid w:val="00FC3228"/>
    <w:rsid w:val="00FC72DC"/>
    <w:rsid w:val="00FD0D6D"/>
    <w:rsid w:val="00FD51B4"/>
    <w:rsid w:val="00FE50CB"/>
    <w:rsid w:val="00FE7497"/>
    <w:rsid w:val="00FE767F"/>
    <w:rsid w:val="00FF37F3"/>
    <w:rsid w:val="034B3422"/>
    <w:rsid w:val="05059EF6"/>
    <w:rsid w:val="1324BB2B"/>
    <w:rsid w:val="1BF392D8"/>
    <w:rsid w:val="1CC06E9C"/>
    <w:rsid w:val="258A309B"/>
    <w:rsid w:val="2866C030"/>
    <w:rsid w:val="2D6F8C1E"/>
    <w:rsid w:val="36377A19"/>
    <w:rsid w:val="396D5628"/>
    <w:rsid w:val="3F066B6A"/>
    <w:rsid w:val="46497C60"/>
    <w:rsid w:val="4E9A5F10"/>
    <w:rsid w:val="50009854"/>
    <w:rsid w:val="548EC181"/>
    <w:rsid w:val="56E0A6FF"/>
    <w:rsid w:val="5AFF2F11"/>
    <w:rsid w:val="6A67F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EB57534D-1442-463D-9030-1CC5CCDE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2.xml><?xml version="1.0" encoding="utf-8"?>
<ds:datastoreItem xmlns:ds="http://schemas.openxmlformats.org/officeDocument/2006/customXml" ds:itemID="{2ECC0B7D-5B64-4C26-AB23-AFC0B13EA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customXml/itemProps4.xml><?xml version="1.0" encoding="utf-8"?>
<ds:datastoreItem xmlns:ds="http://schemas.openxmlformats.org/officeDocument/2006/customXml" ds:itemID="{CD463354-41BE-4C4E-B2CA-43924E7B416D}">
  <ds:schemaRefs>
    <ds:schemaRef ds:uri="http://www.w3.org/XML/1998/namespace"/>
    <ds:schemaRef ds:uri="372a27a6-53b0-46ec-8dae-670e1a75abf7"/>
    <ds:schemaRef ds:uri="http://schemas.microsoft.com/office/2006/metadata/propertie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purl.org/dc/elements/1.1/"/>
    <ds:schemaRef ds:uri="b5f4215b-55be-4a2a-8bae-17735a9cedfd"/>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3405</Words>
  <Characters>17543</Characters>
  <Application>Microsoft Office Word</Application>
  <DocSecurity>0</DocSecurity>
  <Lines>350</Lines>
  <Paragraphs>156</Paragraphs>
  <ScaleCrop>false</ScaleCrop>
  <Company/>
  <LinksUpToDate>false</LinksUpToDate>
  <CharactersWithSpaces>20792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Katja Trued</cp:lastModifiedBy>
  <cp:revision>4</cp:revision>
  <cp:lastPrinted>2022-05-02T03:38:00Z</cp:lastPrinted>
  <dcterms:created xsi:type="dcterms:W3CDTF">2025-10-02T12:20:00Z</dcterms:created>
  <dcterms:modified xsi:type="dcterms:W3CDTF">2025-10-02T12:21:00Z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0x010100C2BD5760C1AAB14CA2DDCE391A598505</vt:lpwstr>
  </property>
  <property fmtid="{D5CDD505-2E9C-101B-9397-08002B2CF9AE}" pid="4" name="MediaServiceImageTags">
    <vt:lpwstr/>
  </property>
  <property fmtid="{D5CDD505-2E9C-101B-9397-08002B2CF9AE}" pid="5" name="docLang">
    <vt:lpwstr>en</vt:lpwstr>
  </property>
  <property fmtid="{D5CDD505-2E9C-101B-9397-08002B2CF9AE}" pid="6" name="GrammarlyDocumentId">
    <vt:lpwstr>efb05a8a-6542-4455-aae4-e476143931d0</vt:lpwstr>
  </property>
</Properties>
</file>